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5BB500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C42A6E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30D01">
              <w:t xml:space="preserve">release </w:t>
            </w:r>
            <w:r w:rsidR="00CD1E33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470FF82" w:rsidR="00357C5E" w:rsidRDefault="00B252D2" w:rsidP="00357C5E">
            <w:pPr>
              <w:pStyle w:val="SICode"/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4418D6">
              <w:rPr>
                <w:rFonts w:eastAsia="Times New Roman" w:cstheme="minorHAnsi"/>
                <w:color w:val="213430"/>
                <w:lang w:eastAsia="en-AU"/>
              </w:rPr>
              <w:t>13</w:t>
            </w:r>
          </w:p>
        </w:tc>
        <w:tc>
          <w:tcPr>
            <w:tcW w:w="6327" w:type="dxa"/>
          </w:tcPr>
          <w:p w14:paraId="3AE55F2B" w14:textId="62C3BC43" w:rsidR="00357C5E" w:rsidRDefault="005B1EDA" w:rsidP="00357C5E">
            <w:pPr>
              <w:pStyle w:val="SIComponentTitle"/>
            </w:pPr>
            <w:r w:rsidRPr="005B1EDA">
              <w:t xml:space="preserve">Trim forequarter to </w:t>
            </w:r>
            <w:r w:rsidR="009D70FC">
              <w:t>specification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D48238" w14:textId="43DCFA4D" w:rsidR="00956058" w:rsidRPr="00956058" w:rsidRDefault="00956058" w:rsidP="0095605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6058">
              <w:rPr>
                <w:rStyle w:val="SITempText-Green"/>
                <w:color w:val="000000" w:themeColor="text1"/>
                <w:sz w:val="20"/>
              </w:rPr>
              <w:t xml:space="preserve">This unit describes the </w:t>
            </w:r>
            <w:r w:rsidRPr="00547606">
              <w:t xml:space="preserve">skills and knowledge required to trim the forequarter of the carcase to </w:t>
            </w:r>
            <w:r w:rsidR="009D70FC">
              <w:t>specification</w:t>
            </w:r>
            <w:r w:rsidR="00AC2156">
              <w:t xml:space="preserve">, such as the </w:t>
            </w:r>
            <w:r w:rsidR="00AC2156" w:rsidRPr="00AC2156">
              <w:t>AUS</w:t>
            </w:r>
            <w:r w:rsidR="00DD6951">
              <w:t>-</w:t>
            </w:r>
            <w:r w:rsidR="00AC2156" w:rsidRPr="00AC2156">
              <w:t>MEAT hot carcase tri</w:t>
            </w:r>
            <w:r w:rsidR="00AC2156">
              <w:t>m.</w:t>
            </w:r>
          </w:p>
          <w:p w14:paraId="70D0126B" w14:textId="5F6CC814" w:rsidR="00956058" w:rsidRPr="008E0E8F" w:rsidRDefault="00956058" w:rsidP="008E0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8E0E8F" w:rsidRPr="008E0E8F">
              <w:rPr>
                <w:rStyle w:val="SITempText-Green"/>
                <w:color w:val="000000" w:themeColor="text1"/>
                <w:sz w:val="20"/>
              </w:rPr>
              <w:t>a</w:t>
            </w:r>
            <w:r w:rsidR="008E0E8F" w:rsidRPr="00C24C9B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0D580C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0F6312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8E0E8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8CD6D3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30D0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3B90D6" w14:textId="77777777" w:rsidR="000D580C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C05C22B" w:rsidR="000D580C" w:rsidRDefault="000D580C" w:rsidP="0094240E">
            <w:pPr>
              <w:pStyle w:val="SIText"/>
            </w:pPr>
            <w:r w:rsidRPr="00CB1D22">
              <w:t xml:space="preserve">Mandatory workplace requirements apply to </w:t>
            </w:r>
            <w:r w:rsidR="006774F0">
              <w:t xml:space="preserve">the assessment of </w:t>
            </w:r>
            <w:r w:rsidRPr="00CB1D22">
              <w:t>this unit.</w:t>
            </w:r>
          </w:p>
        </w:tc>
      </w:tr>
      <w:tr w:rsidR="00D9385D" w14:paraId="5F2132B2" w14:textId="77777777" w:rsidTr="00C24C9B">
        <w:trPr>
          <w:trHeight w:val="497"/>
        </w:trPr>
        <w:tc>
          <w:tcPr>
            <w:tcW w:w="2689" w:type="dxa"/>
          </w:tcPr>
          <w:p w14:paraId="200766C1" w14:textId="286A0A17" w:rsidR="00715042" w:rsidRPr="00715042" w:rsidRDefault="00D9385D" w:rsidP="00C24C9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78B10B3" w:rsidR="0018209D" w:rsidRPr="007A5DD5" w:rsidRDefault="00322BFA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912A01" w:rsidR="00BE46B2" w:rsidRDefault="006949E1" w:rsidP="00BE46B2">
            <w:pPr>
              <w:pStyle w:val="SIText"/>
            </w:pPr>
            <w:r>
              <w:t>Carcase Processing (</w:t>
            </w:r>
            <w:r w:rsidR="00B252D2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1E33" w14:paraId="08D496FC" w14:textId="77777777" w:rsidTr="00D56156">
        <w:tc>
          <w:tcPr>
            <w:tcW w:w="2689" w:type="dxa"/>
          </w:tcPr>
          <w:p w14:paraId="6F096727" w14:textId="6299EAFD" w:rsidR="00CD1E33" w:rsidRDefault="00CD1E33" w:rsidP="00D56156">
            <w:pPr>
              <w:pStyle w:val="SIText"/>
            </w:pPr>
            <w:r>
              <w:t>1. Prepare to trim forequarter of carcase</w:t>
            </w:r>
          </w:p>
        </w:tc>
        <w:tc>
          <w:tcPr>
            <w:tcW w:w="6327" w:type="dxa"/>
          </w:tcPr>
          <w:p w14:paraId="52293B53" w14:textId="610191B6" w:rsidR="00CD1E33" w:rsidRDefault="00CD1E33" w:rsidP="00CD1E33">
            <w:pPr>
              <w:pStyle w:val="SIText"/>
            </w:pPr>
            <w:r>
              <w:t>1.1 Identify work instruction</w:t>
            </w:r>
            <w:r w:rsidR="009D70FC">
              <w:t xml:space="preserve"> and/or specification</w:t>
            </w:r>
            <w:r>
              <w:t xml:space="preserve"> for trimming forequarter</w:t>
            </w:r>
            <w:r w:rsidR="000F6312">
              <w:t>s</w:t>
            </w:r>
          </w:p>
          <w:p w14:paraId="12D5D25C" w14:textId="62D3FC39" w:rsidR="00CD1E33" w:rsidRDefault="00CD1E33" w:rsidP="00CD1E33">
            <w:pPr>
              <w:pStyle w:val="SIText"/>
            </w:pPr>
            <w:r>
              <w:t>1.2 Identify workplace health and safety requirements for task, including personal protective equipment</w:t>
            </w:r>
            <w:r w:rsidR="0036190F">
              <w:t xml:space="preserve"> </w:t>
            </w:r>
          </w:p>
          <w:p w14:paraId="63CB110B" w14:textId="2E711CF3" w:rsidR="00CF6759" w:rsidRDefault="00CF6759" w:rsidP="00CD1E33">
            <w:pPr>
              <w:pStyle w:val="SIText"/>
            </w:pPr>
            <w:r>
              <w:t xml:space="preserve">1.3 Identify hygiene and </w:t>
            </w:r>
            <w:r w:rsidR="00DD4C97">
              <w:t>sanitation</w:t>
            </w:r>
            <w:r>
              <w:t xml:space="preserve"> requirements for task</w:t>
            </w:r>
          </w:p>
          <w:p w14:paraId="2672452D" w14:textId="013DE15C" w:rsidR="00CD1E33" w:rsidRDefault="00CD1E33" w:rsidP="00CD1E33">
            <w:pPr>
              <w:pStyle w:val="SIText"/>
            </w:pPr>
            <w:r>
              <w:t>1.</w:t>
            </w:r>
            <w:r w:rsidR="00A429DF">
              <w:t>4</w:t>
            </w:r>
            <w:r>
              <w:t xml:space="preserve"> Identify contamination commonly found on forequarter</w:t>
            </w:r>
          </w:p>
        </w:tc>
      </w:tr>
      <w:tr w:rsidR="004778D6" w14:paraId="1915290A" w14:textId="77777777" w:rsidTr="000F31BE">
        <w:tc>
          <w:tcPr>
            <w:tcW w:w="2689" w:type="dxa"/>
          </w:tcPr>
          <w:p w14:paraId="4CA92DE3" w14:textId="2A978C4B" w:rsidR="004778D6" w:rsidRDefault="008E0E8F" w:rsidP="004778D6">
            <w:pPr>
              <w:pStyle w:val="SIText"/>
            </w:pPr>
            <w:r>
              <w:t>2</w:t>
            </w:r>
            <w:r w:rsidR="004778D6">
              <w:t>. Trim forequarter of carcase</w:t>
            </w:r>
          </w:p>
        </w:tc>
        <w:tc>
          <w:tcPr>
            <w:tcW w:w="6327" w:type="dxa"/>
          </w:tcPr>
          <w:p w14:paraId="2CF67B57" w14:textId="7B6C2D40" w:rsidR="00CD1E33" w:rsidRDefault="00CD1E33" w:rsidP="00CD1E33">
            <w:pPr>
              <w:pStyle w:val="SIText"/>
            </w:pPr>
            <w:r>
              <w:t xml:space="preserve">2.1 Trim forequarter following </w:t>
            </w:r>
            <w:r w:rsidR="003426C5">
              <w:t xml:space="preserve">scanning lines, </w:t>
            </w:r>
            <w:r w:rsidR="00F569F3">
              <w:t>work instructions</w:t>
            </w:r>
            <w:r w:rsidR="00CF6759">
              <w:t xml:space="preserve"> </w:t>
            </w:r>
            <w:r>
              <w:t>and workplace health and safety requirements</w:t>
            </w:r>
          </w:p>
          <w:p w14:paraId="02B8C15F" w14:textId="77777777" w:rsidR="008E0E8F" w:rsidRDefault="008E0E8F" w:rsidP="008E0E8F">
            <w:pPr>
              <w:pStyle w:val="SIText"/>
            </w:pPr>
            <w:r>
              <w:t>2.2 Dispose of trimmings following workplace requirements</w:t>
            </w:r>
          </w:p>
          <w:p w14:paraId="7792F0AC" w14:textId="7F01C820" w:rsidR="00CD1E33" w:rsidRDefault="00CD1E33" w:rsidP="00CD1E33">
            <w:pPr>
              <w:pStyle w:val="SIText"/>
            </w:pPr>
            <w:r>
              <w:t>2.</w:t>
            </w:r>
            <w:r w:rsidR="008E0E8F">
              <w:t>3</w:t>
            </w:r>
            <w:r>
              <w:t xml:space="preserve"> Report </w:t>
            </w:r>
            <w:r w:rsidR="00F569F3">
              <w:t xml:space="preserve">location of </w:t>
            </w:r>
            <w:r w:rsidR="00E66327">
              <w:t xml:space="preserve">any </w:t>
            </w:r>
            <w:r>
              <w:t xml:space="preserve">contamination </w:t>
            </w:r>
            <w:r w:rsidR="000F6312">
              <w:t>to supervisor</w:t>
            </w:r>
          </w:p>
          <w:p w14:paraId="11523057" w14:textId="45DB620C" w:rsidR="00CF6759" w:rsidRDefault="00CF6759" w:rsidP="00CD1E33">
            <w:pPr>
              <w:pStyle w:val="SIText"/>
            </w:pPr>
            <w:r>
              <w:t xml:space="preserve">2.4 Follow hygiene and </w:t>
            </w:r>
            <w:r w:rsidR="00DD4C97">
              <w:t>sanitation</w:t>
            </w:r>
            <w:r>
              <w:t xml:space="preserve"> requirements for trimming</w:t>
            </w:r>
          </w:p>
        </w:tc>
      </w:tr>
    </w:tbl>
    <w:p w14:paraId="7B6C9E40" w14:textId="32277886" w:rsidR="005C6282" w:rsidRDefault="005C6282" w:rsidP="00F1749F">
      <w:pPr>
        <w:rPr>
          <w:ins w:id="0" w:author="Jenni Oldfield" w:date="2025-10-07T16:11:00Z" w16du:dateUtc="2025-10-07T05:1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277AA" w:rsidRPr="00C32CE5" w:rsidDel="00BF771B" w14:paraId="54771814" w14:textId="408FABC7" w:rsidTr="00A1288F">
        <w:trPr>
          <w:ins w:id="1" w:author="Jenni Oldfield" w:date="2025-11-11T11:15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6966" w14:textId="5886B8C2" w:rsidR="00B277AA" w:rsidRPr="00C32CE5" w:rsidDel="00BF771B" w:rsidRDefault="00B277AA" w:rsidP="00A1288F">
            <w:pPr>
              <w:spacing w:after="160" w:line="259" w:lineRule="auto"/>
              <w:rPr>
                <w:ins w:id="2" w:author="Jenni Oldfield" w:date="2025-11-11T11:15:00Z" w16du:dateUtc="2025-11-11T00:15:00Z"/>
                <w:moveFrom w:id="3" w:author="Lucinda O'Brien" w:date="2025-11-13T09:54:00Z" w16du:dateUtc="2025-11-12T22:54:00Z"/>
                <w:b/>
              </w:rPr>
            </w:pPr>
            <w:moveFromRangeStart w:id="4" w:author="Lucinda O'Brien" w:date="2025-11-13T09:54:00Z" w:name="move213920062"/>
            <w:moveFrom w:id="5" w:author="Lucinda O'Brien" w:date="2025-11-13T09:54:00Z" w16du:dateUtc="2025-11-12T22:54:00Z">
              <w:ins w:id="6" w:author="Jenni Oldfield" w:date="2025-11-11T11:15:00Z" w16du:dateUtc="2025-11-11T00:15:00Z">
                <w:r w:rsidRPr="00C32CE5" w:rsidDel="00BF771B">
                  <w:rPr>
                    <w:b/>
                  </w:rPr>
                  <w:t xml:space="preserve">Range </w:t>
                </w:r>
                <w:r w:rsidDel="00BF771B">
                  <w:rPr>
                    <w:b/>
                  </w:rPr>
                  <w:t>o</w:t>
                </w:r>
                <w:r w:rsidRPr="00C32CE5" w:rsidDel="00BF771B">
                  <w:rPr>
                    <w:b/>
                  </w:rPr>
                  <w:t>f Conditions</w:t>
                </w:r>
              </w:ins>
            </w:moveFrom>
          </w:p>
          <w:p w14:paraId="52B5506F" w14:textId="4A549AD3" w:rsidR="00B277AA" w:rsidRPr="002D6693" w:rsidDel="00BF771B" w:rsidRDefault="00B277AA" w:rsidP="00A1288F">
            <w:pPr>
              <w:pStyle w:val="SIText-Italics"/>
              <w:rPr>
                <w:ins w:id="7" w:author="Jenni Oldfield" w:date="2025-11-11T11:15:00Z" w16du:dateUtc="2025-11-11T00:15:00Z"/>
                <w:moveFrom w:id="8" w:author="Lucinda O'Brien" w:date="2025-11-13T09:54:00Z" w16du:dateUtc="2025-11-12T22:54:00Z"/>
              </w:rPr>
            </w:pPr>
            <w:moveFrom w:id="9" w:author="Lucinda O'Brien" w:date="2025-11-13T09:54:00Z" w16du:dateUtc="2025-11-12T22:54:00Z">
              <w:ins w:id="10" w:author="Jenni Oldfield" w:date="2025-11-11T11:15:00Z" w16du:dateUtc="2025-11-11T00:15:00Z">
                <w:r w:rsidRPr="002D6693" w:rsidDel="00BF771B">
                  <w:t xml:space="preserve">This section specifies different work environments and conditions </w:t>
                </w:r>
                <w:r w:rsidDel="00BF771B">
                  <w:t>in which the task may be performed</w:t>
                </w:r>
                <w:r w:rsidRPr="002D6693" w:rsidDel="00BF771B">
                  <w:t xml:space="preserve">. </w:t>
                </w:r>
              </w:ins>
            </w:moveFrom>
          </w:p>
          <w:p w14:paraId="10DB9F33" w14:textId="781B0B5B" w:rsidR="00B277AA" w:rsidRPr="00C32CE5" w:rsidDel="00BF771B" w:rsidRDefault="00B277AA" w:rsidP="00A1288F">
            <w:pPr>
              <w:pStyle w:val="SIText-Italics"/>
              <w:rPr>
                <w:ins w:id="11" w:author="Jenni Oldfield" w:date="2025-11-11T11:15:00Z" w16du:dateUtc="2025-11-11T00:15:00Z"/>
                <w:moveFrom w:id="12" w:author="Lucinda O'Brien" w:date="2025-11-13T09:54:00Z" w16du:dateUtc="2025-11-12T22:54:00Z"/>
              </w:rPr>
            </w:pPr>
            <w:moveFrom w:id="13" w:author="Lucinda O'Brien" w:date="2025-11-13T09:54:00Z" w16du:dateUtc="2025-11-12T22:54:00Z">
              <w:ins w:id="14" w:author="Jenni Oldfield" w:date="2025-11-11T11:15:00Z" w16du:dateUtc="2025-11-11T00:15:00Z">
                <w:r w:rsidRPr="002D6693" w:rsidDel="00BF771B">
                  <w:t xml:space="preserve">This unit must be delivered in one of the following </w:t>
                </w:r>
                <w:r w:rsidDel="00BF771B">
                  <w:t>registered meat processing wor</w:t>
                </w:r>
                <w:r w:rsidRPr="002D6693" w:rsidDel="00BF771B">
                  <w:t>k environments.</w:t>
                </w:r>
              </w:ins>
            </w:moveFrom>
          </w:p>
        </w:tc>
      </w:tr>
      <w:tr w:rsidR="00B277AA" w:rsidRPr="00C32CE5" w:rsidDel="00BF771B" w14:paraId="7793B1F0" w14:textId="083B7373" w:rsidTr="00A1288F">
        <w:trPr>
          <w:ins w:id="15" w:author="Jenni Oldfield" w:date="2025-11-11T11:1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AC13" w14:textId="2557B256" w:rsidR="00B277AA" w:rsidRPr="00C32CE5" w:rsidDel="00BF771B" w:rsidRDefault="00B277AA" w:rsidP="00A1288F">
            <w:pPr>
              <w:pStyle w:val="SIText"/>
              <w:rPr>
                <w:ins w:id="16" w:author="Jenni Oldfield" w:date="2025-11-11T11:15:00Z" w16du:dateUtc="2025-11-11T00:15:00Z"/>
                <w:moveFrom w:id="17" w:author="Lucinda O'Brien" w:date="2025-11-13T09:54:00Z" w16du:dateUtc="2025-11-12T22:54:00Z"/>
              </w:rPr>
            </w:pPr>
            <w:moveFrom w:id="18" w:author="Lucinda O'Brien" w:date="2025-11-13T09:54:00Z" w16du:dateUtc="2025-11-12T22:54:00Z">
              <w:ins w:id="19" w:author="Jenni Oldfield" w:date="2025-11-11T11:15:00Z" w16du:dateUtc="2025-11-11T00:15:00Z">
                <w:r w:rsidRPr="00C32CE5" w:rsidDel="00BF771B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5BEC" w14:textId="222434AB" w:rsidR="00B277AA" w:rsidRPr="00C32CE5" w:rsidDel="00BF771B" w:rsidRDefault="00B277AA" w:rsidP="00B277AA">
            <w:pPr>
              <w:pStyle w:val="SIBulletList1"/>
              <w:ind w:left="357" w:hanging="357"/>
              <w:rPr>
                <w:ins w:id="20" w:author="Jenni Oldfield" w:date="2025-11-11T11:15:00Z" w16du:dateUtc="2025-11-11T00:15:00Z"/>
                <w:moveFrom w:id="21" w:author="Lucinda O'Brien" w:date="2025-11-13T09:54:00Z" w16du:dateUtc="2025-11-12T22:54:00Z"/>
              </w:rPr>
            </w:pPr>
            <w:moveFrom w:id="22" w:author="Lucinda O'Brien" w:date="2025-11-13T09:54:00Z" w16du:dateUtc="2025-11-12T22:54:00Z">
              <w:ins w:id="23" w:author="Jenni Oldfield" w:date="2025-11-11T11:15:00Z" w16du:dateUtc="2025-11-11T00:15:00Z">
                <w:r w:rsidRPr="00C32CE5" w:rsidDel="00BF771B">
                  <w:t xml:space="preserve">operating fewer than four days a week with a small throughput for one or more, small or large, species, or </w:t>
                </w:r>
              </w:ins>
            </w:moveFrom>
          </w:p>
          <w:p w14:paraId="56CC52DC" w14:textId="7E972A37" w:rsidR="00B277AA" w:rsidRPr="00C32CE5" w:rsidDel="00BF771B" w:rsidRDefault="00B277AA" w:rsidP="00B277AA">
            <w:pPr>
              <w:pStyle w:val="SIBulletList1"/>
              <w:ind w:left="357" w:hanging="357"/>
              <w:rPr>
                <w:ins w:id="24" w:author="Jenni Oldfield" w:date="2025-11-11T11:15:00Z" w16du:dateUtc="2025-11-11T00:15:00Z"/>
                <w:moveFrom w:id="25" w:author="Lucinda O'Brien" w:date="2025-11-13T09:54:00Z" w16du:dateUtc="2025-11-12T22:54:00Z"/>
                <w:i/>
              </w:rPr>
            </w:pPr>
            <w:moveFrom w:id="26" w:author="Lucinda O'Brien" w:date="2025-11-13T09:54:00Z" w16du:dateUtc="2025-11-12T22:54:00Z">
              <w:ins w:id="27" w:author="Jenni Oldfield" w:date="2025-11-11T11:15:00Z" w16du:dateUtc="2025-11-11T00:15:00Z">
                <w:r w:rsidRPr="00C32CE5" w:rsidDel="00BF771B">
                  <w:t>employing fewer than four workers on the processing floor</w:t>
                </w:r>
              </w:ins>
            </w:moveFrom>
          </w:p>
        </w:tc>
      </w:tr>
      <w:tr w:rsidR="00B277AA" w:rsidRPr="00C32CE5" w:rsidDel="00BF771B" w14:paraId="4BEAA6C5" w14:textId="248EFD5C" w:rsidTr="00A1288F">
        <w:trPr>
          <w:ins w:id="28" w:author="Jenni Oldfield" w:date="2025-11-11T11:1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333A" w14:textId="0D80733D" w:rsidR="00B277AA" w:rsidRPr="00C32CE5" w:rsidDel="00BF771B" w:rsidRDefault="00B277AA" w:rsidP="00A1288F">
            <w:pPr>
              <w:pStyle w:val="SIText"/>
              <w:rPr>
                <w:ins w:id="29" w:author="Jenni Oldfield" w:date="2025-11-11T11:15:00Z" w16du:dateUtc="2025-11-11T00:15:00Z"/>
                <w:moveFrom w:id="30" w:author="Lucinda O'Brien" w:date="2025-11-13T09:54:00Z" w16du:dateUtc="2025-11-12T22:54:00Z"/>
              </w:rPr>
            </w:pPr>
            <w:moveFrom w:id="31" w:author="Lucinda O'Brien" w:date="2025-11-13T09:54:00Z" w16du:dateUtc="2025-11-12T22:54:00Z">
              <w:ins w:id="32" w:author="Jenni Oldfield" w:date="2025-11-11T11:15:00Z" w16du:dateUtc="2025-11-11T00:15:00Z">
                <w:r w:rsidRPr="00C32CE5" w:rsidDel="00BF771B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3FC4" w14:textId="6B58298A" w:rsidR="00B277AA" w:rsidRPr="00C32CE5" w:rsidDel="00BF771B" w:rsidRDefault="00B277AA" w:rsidP="00B277AA">
            <w:pPr>
              <w:pStyle w:val="SIBulletList1"/>
              <w:ind w:left="357" w:hanging="357"/>
              <w:rPr>
                <w:ins w:id="33" w:author="Jenni Oldfield" w:date="2025-11-11T11:15:00Z" w16du:dateUtc="2025-11-11T00:15:00Z"/>
                <w:moveFrom w:id="34" w:author="Lucinda O'Brien" w:date="2025-11-13T09:54:00Z" w16du:dateUtc="2025-11-12T22:54:00Z"/>
              </w:rPr>
            </w:pPr>
            <w:moveFrom w:id="35" w:author="Lucinda O'Brien" w:date="2025-11-13T09:54:00Z" w16du:dateUtc="2025-11-12T22:54:00Z">
              <w:ins w:id="36" w:author="Jenni Oldfield" w:date="2025-11-11T11:15:00Z" w16du:dateUtc="2025-11-11T00:15:00Z">
                <w:r w:rsidRPr="00C32CE5" w:rsidDel="00BF771B">
                  <w:t xml:space="preserve">operating more than four days a week with a throughput for one or more, small or large, species, or </w:t>
                </w:r>
              </w:ins>
            </w:moveFrom>
          </w:p>
          <w:p w14:paraId="53BB1A3E" w14:textId="6AD2658F" w:rsidR="00B277AA" w:rsidRPr="00C32CE5" w:rsidDel="00BF771B" w:rsidRDefault="00B277AA" w:rsidP="00B277AA">
            <w:pPr>
              <w:pStyle w:val="SIBulletList1"/>
              <w:ind w:left="357" w:hanging="357"/>
              <w:rPr>
                <w:ins w:id="37" w:author="Jenni Oldfield" w:date="2025-11-11T11:15:00Z" w16du:dateUtc="2025-11-11T00:15:00Z"/>
                <w:moveFrom w:id="38" w:author="Lucinda O'Brien" w:date="2025-11-13T09:54:00Z" w16du:dateUtc="2025-11-12T22:54:00Z"/>
              </w:rPr>
            </w:pPr>
            <w:moveFrom w:id="39" w:author="Lucinda O'Brien" w:date="2025-11-13T09:54:00Z" w16du:dateUtc="2025-11-12T22:54:00Z">
              <w:ins w:id="40" w:author="Jenni Oldfield" w:date="2025-11-11T11:15:00Z" w16du:dateUtc="2025-11-11T00:15:00Z">
                <w:r w:rsidRPr="00C32CE5" w:rsidDel="00BF771B">
                  <w:t>employing more than four workers on the processing floor</w:t>
                </w:r>
              </w:ins>
            </w:moveFrom>
          </w:p>
        </w:tc>
      </w:tr>
      <w:moveFromRangeEnd w:id="4"/>
    </w:tbl>
    <w:p w14:paraId="040CC323" w14:textId="00EBE021" w:rsidR="00B277AA" w:rsidDel="00BF771B" w:rsidRDefault="00B277AA" w:rsidP="00B277AA">
      <w:pPr>
        <w:rPr>
          <w:ins w:id="41" w:author="Jenni Oldfield" w:date="2025-11-11T11:15:00Z" w16du:dateUtc="2025-11-11T00:15:00Z"/>
          <w:del w:id="42" w:author="Lucinda O'Brien" w:date="2025-11-13T09:54:00Z" w16du:dateUtc="2025-11-12T22:54:00Z"/>
        </w:rPr>
      </w:pPr>
    </w:p>
    <w:p w14:paraId="0A5E700F" w14:textId="1A88557D" w:rsidR="00424D8C" w:rsidDel="00B277AA" w:rsidRDefault="00424D8C" w:rsidP="00F1749F">
      <w:pPr>
        <w:rPr>
          <w:del w:id="43" w:author="Jenni Oldfield" w:date="2025-11-11T11:15:00Z" w16du:dateUtc="2025-11-11T00:15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D1E33" w14:paraId="09B26D8C" w14:textId="77777777" w:rsidTr="000F31BE">
        <w:tc>
          <w:tcPr>
            <w:tcW w:w="2689" w:type="dxa"/>
          </w:tcPr>
          <w:p w14:paraId="1FBD352F" w14:textId="604FB58D" w:rsidR="00CD1E33" w:rsidRPr="00042300" w:rsidRDefault="00CD1E33" w:rsidP="00CD1E3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98AF71A" w:rsidR="00CD1E33" w:rsidRPr="00042300" w:rsidRDefault="00CD1E33" w:rsidP="0036190F">
            <w:pPr>
              <w:pStyle w:val="SIBulletList1"/>
            </w:pPr>
            <w:r>
              <w:t>Interpret key elements of workplace instructions</w:t>
            </w:r>
          </w:p>
        </w:tc>
      </w:tr>
      <w:tr w:rsidR="00CD1E33" w14:paraId="44C5474C" w14:textId="77777777" w:rsidTr="000F31BE">
        <w:tc>
          <w:tcPr>
            <w:tcW w:w="2689" w:type="dxa"/>
          </w:tcPr>
          <w:p w14:paraId="577F0A9B" w14:textId="04D9983D" w:rsidR="00CD1E33" w:rsidRPr="00042300" w:rsidRDefault="00CD1E33" w:rsidP="00CD1E3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315F30D" w14:textId="77777777" w:rsidR="00CD1E33" w:rsidRDefault="00CD1E33" w:rsidP="0036190F">
            <w:pPr>
              <w:pStyle w:val="SIBulletList1"/>
            </w:pPr>
            <w:r>
              <w:t xml:space="preserve">Report </w:t>
            </w:r>
            <w:r w:rsidR="00766745">
              <w:t>contamination to</w:t>
            </w:r>
            <w:r>
              <w:t xml:space="preserve"> supervisor clearly and in a timely manner</w:t>
            </w:r>
          </w:p>
          <w:p w14:paraId="3FC6B2C7" w14:textId="491A3382" w:rsidR="00F569F3" w:rsidRPr="00042300" w:rsidRDefault="00F569F3" w:rsidP="0036190F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>
      <w:pPr>
        <w:rPr>
          <w:ins w:id="44" w:author="Lucinda O'Brien" w:date="2025-11-13T09:54:00Z" w16du:dateUtc="2025-11-12T22:54:00Z"/>
        </w:rPr>
      </w:pPr>
    </w:p>
    <w:tbl>
      <w:tblPr>
        <w:tblStyle w:val="TableGrid"/>
        <w:tblpPr w:leftFromText="180" w:rightFromText="180" w:vertAnchor="text" w:horzAnchor="margin" w:tblpY="25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F771B" w:rsidRPr="00C32CE5" w14:paraId="01BA0333" w14:textId="77777777" w:rsidTr="00BF771B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872B" w14:textId="77777777" w:rsidR="00BF771B" w:rsidRPr="00C32CE5" w:rsidRDefault="00BF771B" w:rsidP="00BF771B">
            <w:pPr>
              <w:spacing w:after="160" w:line="259" w:lineRule="auto"/>
              <w:rPr>
                <w:moveTo w:id="45" w:author="Lucinda O'Brien" w:date="2025-11-13T09:54:00Z" w16du:dateUtc="2025-11-12T22:54:00Z"/>
                <w:b/>
              </w:rPr>
            </w:pPr>
            <w:moveToRangeStart w:id="46" w:author="Lucinda O'Brien" w:date="2025-11-13T09:54:00Z" w:name="move213920062"/>
            <w:moveTo w:id="47" w:author="Lucinda O'Brien" w:date="2025-11-13T09:54:00Z" w16du:dateUtc="2025-11-12T22:54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F4040CE" w14:textId="77777777" w:rsidR="00BF771B" w:rsidRPr="002D6693" w:rsidRDefault="00BF771B" w:rsidP="00BF771B">
            <w:pPr>
              <w:pStyle w:val="SIText-Italics"/>
              <w:rPr>
                <w:moveTo w:id="48" w:author="Lucinda O'Brien" w:date="2025-11-13T09:54:00Z" w16du:dateUtc="2025-11-12T22:54:00Z"/>
              </w:rPr>
            </w:pPr>
            <w:moveTo w:id="49" w:author="Lucinda O'Brien" w:date="2025-11-13T09:54:00Z" w16du:dateUtc="2025-11-12T22:54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0F0303EB" w14:textId="77777777" w:rsidR="00BF771B" w:rsidRPr="00C32CE5" w:rsidRDefault="00BF771B" w:rsidP="00BF771B">
            <w:pPr>
              <w:pStyle w:val="SIText-Italics"/>
              <w:rPr>
                <w:moveTo w:id="50" w:author="Lucinda O'Brien" w:date="2025-11-13T09:54:00Z" w16du:dateUtc="2025-11-12T22:54:00Z"/>
              </w:rPr>
            </w:pPr>
            <w:moveTo w:id="51" w:author="Lucinda O'Brien" w:date="2025-11-13T09:54:00Z" w16du:dateUtc="2025-11-12T22:54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BF771B" w:rsidRPr="00C32CE5" w14:paraId="5A4FBCCC" w14:textId="77777777" w:rsidTr="00BF771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9712D" w14:textId="77777777" w:rsidR="00BF771B" w:rsidRPr="00C32CE5" w:rsidRDefault="00BF771B" w:rsidP="00BF771B">
            <w:pPr>
              <w:pStyle w:val="SIText"/>
              <w:rPr>
                <w:moveTo w:id="52" w:author="Lucinda O'Brien" w:date="2025-11-13T09:54:00Z" w16du:dateUtc="2025-11-12T22:54:00Z"/>
              </w:rPr>
            </w:pPr>
            <w:moveTo w:id="53" w:author="Lucinda O'Brien" w:date="2025-11-13T09:54:00Z" w16du:dateUtc="2025-11-12T22:54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A749" w14:textId="77777777" w:rsidR="00BF771B" w:rsidRPr="00C32CE5" w:rsidRDefault="00BF771B" w:rsidP="00BF771B">
            <w:pPr>
              <w:pStyle w:val="SIBulletList1"/>
              <w:ind w:left="357" w:hanging="357"/>
              <w:rPr>
                <w:moveTo w:id="54" w:author="Lucinda O'Brien" w:date="2025-11-13T09:54:00Z" w16du:dateUtc="2025-11-12T22:54:00Z"/>
              </w:rPr>
            </w:pPr>
            <w:moveTo w:id="55" w:author="Lucinda O'Brien" w:date="2025-11-13T09:54:00Z" w16du:dateUtc="2025-11-12T22:54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1D79877E" w14:textId="77777777" w:rsidR="00BF771B" w:rsidRPr="00C32CE5" w:rsidRDefault="00BF771B" w:rsidP="00BF771B">
            <w:pPr>
              <w:pStyle w:val="SIBulletList1"/>
              <w:ind w:left="357" w:hanging="357"/>
              <w:rPr>
                <w:moveTo w:id="56" w:author="Lucinda O'Brien" w:date="2025-11-13T09:54:00Z" w16du:dateUtc="2025-11-12T22:54:00Z"/>
                <w:i/>
              </w:rPr>
            </w:pPr>
            <w:moveTo w:id="57" w:author="Lucinda O'Brien" w:date="2025-11-13T09:54:00Z" w16du:dateUtc="2025-11-12T22:54:00Z">
              <w:r w:rsidRPr="00C32CE5">
                <w:t>employing fewer than four workers on the processing floor</w:t>
              </w:r>
            </w:moveTo>
          </w:p>
        </w:tc>
      </w:tr>
      <w:tr w:rsidR="00BF771B" w:rsidRPr="00C32CE5" w14:paraId="6A306A9C" w14:textId="77777777" w:rsidTr="00BF771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B7A6" w14:textId="77777777" w:rsidR="00BF771B" w:rsidRPr="00C32CE5" w:rsidRDefault="00BF771B" w:rsidP="00BF771B">
            <w:pPr>
              <w:pStyle w:val="SIText"/>
              <w:rPr>
                <w:moveTo w:id="58" w:author="Lucinda O'Brien" w:date="2025-11-13T09:54:00Z" w16du:dateUtc="2025-11-12T22:54:00Z"/>
              </w:rPr>
            </w:pPr>
            <w:moveTo w:id="59" w:author="Lucinda O'Brien" w:date="2025-11-13T09:54:00Z" w16du:dateUtc="2025-11-12T22:54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3777" w14:textId="77777777" w:rsidR="00BF771B" w:rsidRPr="00C32CE5" w:rsidRDefault="00BF771B" w:rsidP="00BF771B">
            <w:pPr>
              <w:pStyle w:val="SIBulletList1"/>
              <w:ind w:left="357" w:hanging="357"/>
              <w:rPr>
                <w:moveTo w:id="60" w:author="Lucinda O'Brien" w:date="2025-11-13T09:54:00Z" w16du:dateUtc="2025-11-12T22:54:00Z"/>
              </w:rPr>
            </w:pPr>
            <w:moveTo w:id="61" w:author="Lucinda O'Brien" w:date="2025-11-13T09:54:00Z" w16du:dateUtc="2025-11-12T22:54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C40BA1B" w14:textId="77777777" w:rsidR="00BF771B" w:rsidRPr="00C32CE5" w:rsidRDefault="00BF771B" w:rsidP="00BF771B">
            <w:pPr>
              <w:pStyle w:val="SIBulletList1"/>
              <w:ind w:left="357" w:hanging="357"/>
              <w:rPr>
                <w:moveTo w:id="62" w:author="Lucinda O'Brien" w:date="2025-11-13T09:54:00Z" w16du:dateUtc="2025-11-12T22:54:00Z"/>
              </w:rPr>
            </w:pPr>
            <w:moveTo w:id="63" w:author="Lucinda O'Brien" w:date="2025-11-13T09:54:00Z" w16du:dateUtc="2025-11-12T22:54:00Z">
              <w:r w:rsidRPr="00C32CE5">
                <w:t>employing more than four workers on the processing floor</w:t>
              </w:r>
            </w:moveTo>
          </w:p>
        </w:tc>
      </w:tr>
      <w:moveToRangeEnd w:id="46"/>
    </w:tbl>
    <w:p w14:paraId="08D9B60E" w14:textId="77777777" w:rsidR="00BF771B" w:rsidRDefault="00BF771B" w:rsidP="00F1749F">
      <w:pPr>
        <w:rPr>
          <w:ins w:id="64" w:author="Lucinda O'Brien" w:date="2025-11-13T09:54:00Z" w16du:dateUtc="2025-11-12T22:54:00Z"/>
        </w:rPr>
      </w:pPr>
    </w:p>
    <w:p w14:paraId="5920CF90" w14:textId="77777777" w:rsidR="00BF771B" w:rsidRDefault="00BF771B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4D3064" w:rsidR="002B6FFD" w:rsidRPr="00530234" w:rsidRDefault="00B252D2" w:rsidP="00530234">
            <w:pPr>
              <w:pStyle w:val="SIText"/>
            </w:pPr>
            <w:r w:rsidRPr="009D513F">
              <w:t>AMPCRP2</w:t>
            </w:r>
            <w:r w:rsidR="004418D6">
              <w:t>13</w:t>
            </w:r>
            <w:r w:rsidRPr="009D513F">
              <w:t xml:space="preserve"> </w:t>
            </w:r>
            <w:r w:rsidR="004778D6" w:rsidRPr="00530234">
              <w:t xml:space="preserve">Trim forequarter to </w:t>
            </w:r>
            <w:r w:rsidR="009D70FC" w:rsidRPr="00530234">
              <w:t>specification</w:t>
            </w:r>
          </w:p>
        </w:tc>
        <w:tc>
          <w:tcPr>
            <w:tcW w:w="2254" w:type="dxa"/>
          </w:tcPr>
          <w:p w14:paraId="30E795CC" w14:textId="25A418BE" w:rsidR="002B6FFD" w:rsidRPr="00530234" w:rsidRDefault="00CD1E33" w:rsidP="00530234">
            <w:pPr>
              <w:pStyle w:val="SIText"/>
            </w:pPr>
            <w:r w:rsidRPr="00530234">
              <w:t>AMPA2045</w:t>
            </w:r>
            <w:r w:rsidR="004778D6" w:rsidRPr="00530234">
              <w:t xml:space="preserve"> Trim forequarter to specification</w:t>
            </w:r>
          </w:p>
        </w:tc>
        <w:tc>
          <w:tcPr>
            <w:tcW w:w="2254" w:type="dxa"/>
          </w:tcPr>
          <w:p w14:paraId="372BF983" w14:textId="78A4F890" w:rsidR="00CD1E33" w:rsidRPr="009D513F" w:rsidRDefault="00CD1E33" w:rsidP="00530234">
            <w:pPr>
              <w:pStyle w:val="SIText"/>
            </w:pPr>
            <w:r w:rsidRPr="00530234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9D513F">
              <w:t xml:space="preserve"> </w:t>
            </w:r>
          </w:p>
          <w:p w14:paraId="329162DF" w14:textId="4D457F03" w:rsidR="00F30D01" w:rsidRPr="009D513F" w:rsidRDefault="00F30D01" w:rsidP="00530234">
            <w:pPr>
              <w:pStyle w:val="SIText"/>
            </w:pPr>
            <w:r w:rsidRPr="009D513F">
              <w:t>Unit sector added</w:t>
            </w:r>
          </w:p>
          <w:p w14:paraId="32DD5735" w14:textId="1E8F807C" w:rsidR="00F30D01" w:rsidRPr="009D513F" w:rsidRDefault="00F30D01" w:rsidP="00530234">
            <w:pPr>
              <w:pStyle w:val="SIText"/>
            </w:pPr>
            <w:r w:rsidRPr="009D513F">
              <w:t>Unit application updated</w:t>
            </w:r>
          </w:p>
          <w:p w14:paraId="120A6695" w14:textId="02A9508E" w:rsidR="00F30D01" w:rsidRPr="009D513F" w:rsidRDefault="00F30D01" w:rsidP="00530234">
            <w:pPr>
              <w:pStyle w:val="SIText"/>
            </w:pPr>
            <w:r w:rsidRPr="009D513F">
              <w:t>Pre-requisite updated</w:t>
            </w:r>
          </w:p>
          <w:p w14:paraId="57791E47" w14:textId="77777777" w:rsidR="00CD1E33" w:rsidRPr="00530234" w:rsidRDefault="00CD1E33" w:rsidP="0053023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C8B77C9" w14:textId="77777777" w:rsidR="00CD1E33" w:rsidRDefault="00CD1E33" w:rsidP="00530234">
            <w:pPr>
              <w:pStyle w:val="SIText"/>
              <w:rPr>
                <w:ins w:id="65" w:author="Jenni Oldfield" w:date="2025-11-11T11:15:00Z" w16du:dateUtc="2025-11-11T00:15:00Z"/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3E963C5" w14:textId="5D749432" w:rsidR="00687A37" w:rsidRPr="00530234" w:rsidRDefault="00687A37" w:rsidP="0053023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6" w:author="Jenni Oldfield" w:date="2025-11-11T11:15:00Z" w16du:dateUtc="2025-11-11T00:1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56418D56" w14:textId="70E5B606" w:rsidR="002B6FFD" w:rsidRPr="00530234" w:rsidRDefault="00C24C9B" w:rsidP="009D51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80519">
              <w:rPr>
                <w:rStyle w:val="SITempText-Green"/>
                <w:color w:val="000000" w:themeColor="text1"/>
                <w:sz w:val="20"/>
              </w:rPr>
              <w:t>-</w:t>
            </w:r>
            <w:r w:rsidRPr="0053023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8D11830" w:rsidR="00530234" w:rsidRPr="00530234" w:rsidRDefault="00530234" w:rsidP="009D51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846317E" w:rsidR="002941AB" w:rsidRDefault="00780519" w:rsidP="00BB6E0C">
            <w:pPr>
              <w:pStyle w:val="SIText"/>
            </w:pPr>
            <w:r w:rsidRPr="00780519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del w:id="67" w:author="Jenni Oldfield" w:date="2025-11-11T11:15:00Z" w16du:dateUtc="2025-11-11T00:15:00Z">
        <w:r w:rsidDel="00687A37">
          <w:lastRenderedPageBreak/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07E554F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252D2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B252D2">
              <w:rPr>
                <w:rFonts w:eastAsia="Times New Roman" w:cstheme="minorHAnsi"/>
                <w:color w:val="213430"/>
                <w:lang w:eastAsia="en-AU"/>
              </w:rPr>
              <w:t>CRP2</w:t>
            </w:r>
            <w:r w:rsidR="004418D6">
              <w:rPr>
                <w:rFonts w:eastAsia="Times New Roman" w:cstheme="minorHAnsi"/>
                <w:color w:val="213430"/>
                <w:lang w:eastAsia="en-AU"/>
              </w:rPr>
              <w:t>13</w:t>
            </w:r>
            <w:r w:rsidR="00B252D2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4778D6" w:rsidRPr="004778D6">
              <w:t xml:space="preserve">Trim forequarter to </w:t>
            </w:r>
            <w:r w:rsidR="009D70FC">
              <w:t>specification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CB249CB" w14:textId="35863665" w:rsidR="003D723E" w:rsidRDefault="00145CA6" w:rsidP="00547606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6475B7F" w14:textId="61416FF1" w:rsidR="003D723E" w:rsidRDefault="003D723E" w:rsidP="0054760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trim</w:t>
            </w:r>
            <w:r>
              <w:t>med</w:t>
            </w:r>
            <w:r w:rsidRPr="00725758">
              <w:t xml:space="preserve"> forequarter</w:t>
            </w:r>
            <w:r>
              <w:t xml:space="preserve">s </w:t>
            </w:r>
            <w:r w:rsidRPr="00725758">
              <w:t xml:space="preserve">to </w:t>
            </w:r>
            <w:r>
              <w:t>specification</w:t>
            </w:r>
            <w:r w:rsidR="00C96875">
              <w:t>, following workplace requirements,</w:t>
            </w:r>
            <w:r>
              <w:t xml:space="preserve"> in </w:t>
            </w:r>
            <w:r w:rsidR="00BE328A">
              <w:t xml:space="preserve">a micro or larger meat processing premises. </w:t>
            </w:r>
          </w:p>
          <w:p w14:paraId="35845F5F" w14:textId="0C5B0041" w:rsidR="003D723E" w:rsidRPr="003D723E" w:rsidDel="00A754DD" w:rsidRDefault="003D723E" w:rsidP="003D723E">
            <w:pPr>
              <w:pStyle w:val="SIText"/>
              <w:rPr>
                <w:del w:id="68" w:author="Jenni Oldfield" w:date="2025-10-07T15:59:00Z" w16du:dateUtc="2025-10-07T04:59:00Z"/>
                <w:b/>
                <w:bCs/>
              </w:rPr>
            </w:pPr>
            <w:del w:id="69" w:author="Jenni Oldfield" w:date="2025-10-07T15:59:00Z" w16du:dateUtc="2025-10-07T04:59:00Z">
              <w:r w:rsidDel="00A754DD">
                <w:rPr>
                  <w:b/>
                  <w:bCs/>
                </w:rPr>
                <w:delText>In m</w:delText>
              </w:r>
              <w:r w:rsidRPr="003D723E" w:rsidDel="00A754DD">
                <w:rPr>
                  <w:b/>
                  <w:bCs/>
                </w:rPr>
                <w:delText xml:space="preserve">icro </w:delText>
              </w:r>
              <w:r w:rsidDel="00A754DD">
                <w:rPr>
                  <w:b/>
                  <w:bCs/>
                </w:rPr>
                <w:delText>meat processing premises</w:delText>
              </w:r>
            </w:del>
          </w:p>
          <w:p w14:paraId="324B8CFD" w14:textId="3F341AF9" w:rsidR="003D723E" w:rsidRPr="003D723E" w:rsidDel="007A1C54" w:rsidRDefault="003D723E" w:rsidP="003D723E">
            <w:pPr>
              <w:pStyle w:val="SIText"/>
              <w:rPr>
                <w:del w:id="70" w:author="Jenni Oldfield" w:date="2025-10-07T15:58:00Z" w16du:dateUtc="2025-10-07T04:58:00Z"/>
              </w:rPr>
            </w:pPr>
            <w:del w:id="71" w:author="Jenni Oldfield" w:date="2025-10-07T15:58:00Z" w16du:dateUtc="2025-10-07T04:58:00Z">
              <w:r w:rsidRPr="003D723E" w:rsidDel="007A1C54">
                <w:delText>For large stock</w:delText>
              </w:r>
              <w:r w:rsidR="00BE328A" w:rsidDel="007A1C54">
                <w:delText>,</w:delText>
              </w:r>
              <w:r w:rsidRPr="003D723E" w:rsidDel="007A1C54">
                <w:delText xml:space="preserve"> </w:delText>
              </w:r>
              <w:r w:rsidR="00BE328A" w:rsidDel="007A1C54">
                <w:delText>the</w:delText>
              </w:r>
              <w:r w:rsidRPr="003D723E" w:rsidDel="007A1C54">
                <w:delText xml:space="preserve"> assessor </w:delText>
              </w:r>
              <w:r w:rsidDel="007A1C54">
                <w:delText>must</w:delText>
              </w:r>
              <w:r w:rsidRPr="003D723E" w:rsidDel="007A1C54">
                <w:delText xml:space="preserve"> observe the </w:delText>
              </w:r>
              <w:r w:rsidDel="007A1C54">
                <w:delText>individual</w:delText>
              </w:r>
              <w:r w:rsidRPr="003D723E" w:rsidDel="007A1C54">
                <w:delText xml:space="preserve"> working on a minimum of </w:delText>
              </w:r>
              <w:r w:rsidR="00051663" w:rsidDel="007A1C54">
                <w:delText>two</w:delText>
              </w:r>
              <w:r w:rsidRPr="003D723E" w:rsidDel="007A1C54">
                <w:delText xml:space="preserve"> carcases</w:delText>
              </w:r>
              <w:r w:rsidR="00AC2156" w:rsidDel="007A1C54">
                <w:delText xml:space="preserve"> (</w:delText>
              </w:r>
              <w:r w:rsidR="00051663" w:rsidDel="007A1C54">
                <w:delText>four</w:delText>
              </w:r>
              <w:r w:rsidR="00AC2156" w:rsidDel="007A1C54">
                <w:delText xml:space="preserve"> forequarters)</w:delText>
              </w:r>
              <w:r w:rsidRPr="003D723E" w:rsidDel="007A1C54">
                <w:delText xml:space="preserve"> and for small stock</w:delText>
              </w:r>
              <w:r w:rsidR="00BE328A" w:rsidDel="007A1C54">
                <w:delText>,</w:delText>
              </w:r>
              <w:r w:rsidRPr="003D723E" w:rsidDel="007A1C54">
                <w:delText xml:space="preserve"> a minimum of </w:delText>
              </w:r>
              <w:r w:rsidR="00051663" w:rsidDel="007A1C54">
                <w:delText>six</w:delText>
              </w:r>
              <w:r w:rsidRPr="003D723E" w:rsidDel="007A1C54">
                <w:delText xml:space="preserve"> carcases</w:delText>
              </w:r>
              <w:r w:rsidDel="007A1C54">
                <w:delText>.</w:delText>
              </w:r>
              <w:r w:rsidRPr="003D723E" w:rsidDel="007A1C54">
                <w:delText xml:space="preserve"> </w:delText>
              </w:r>
              <w:r w:rsidDel="007A1C54">
                <w:delText>W</w:delText>
              </w:r>
              <w:r w:rsidRPr="003D723E" w:rsidDel="007A1C54">
                <w:delText>here more than one small stock species is being processed</w:delText>
              </w:r>
              <w:r w:rsidDel="007A1C54">
                <w:delText>, the assessor must observe the individual working on</w:delText>
              </w:r>
              <w:r w:rsidRPr="003D723E" w:rsidDel="007A1C54">
                <w:delText xml:space="preserve"> a total of </w:delText>
              </w:r>
              <w:r w:rsidR="00051663" w:rsidDel="007A1C54">
                <w:delText>six</w:delText>
              </w:r>
              <w:r w:rsidRPr="003D723E" w:rsidDel="007A1C54">
                <w:delText xml:space="preserve"> carcases.</w:delText>
              </w:r>
            </w:del>
          </w:p>
          <w:p w14:paraId="176C98B5" w14:textId="4C09AEA8" w:rsidR="003D723E" w:rsidRPr="003D723E" w:rsidDel="00A754DD" w:rsidRDefault="00BE328A" w:rsidP="003D723E">
            <w:pPr>
              <w:pStyle w:val="SIText"/>
              <w:rPr>
                <w:del w:id="72" w:author="Jenni Oldfield" w:date="2025-10-07T15:59:00Z" w16du:dateUtc="2025-10-07T04:59:00Z"/>
              </w:rPr>
            </w:pPr>
            <w:del w:id="73" w:author="Jenni Oldfield" w:date="2025-10-07T15:59:00Z" w16du:dateUtc="2025-10-07T04:59:00Z">
              <w:r w:rsidDel="00A754DD">
                <w:delText>There must also be</w:delText>
              </w:r>
              <w:r w:rsidR="003D723E" w:rsidRPr="003D723E" w:rsidDel="00A754DD">
                <w:delText xml:space="preserve"> evidence that the </w:delText>
              </w:r>
              <w:r w:rsidR="003D723E" w:rsidDel="00A754DD">
                <w:delText>individual</w:delText>
              </w:r>
              <w:r w:rsidR="003D723E" w:rsidRPr="003D723E" w:rsidDel="00A754DD">
                <w:delText xml:space="preserve"> has completed </w:delText>
              </w:r>
              <w:r w:rsidR="00051663" w:rsidDel="00A754DD">
                <w:delText>two</w:delText>
              </w:r>
              <w:r w:rsidR="003D723E" w:rsidRPr="003D723E" w:rsidDel="00A754DD">
                <w:delText xml:space="preserve"> shifts </w:delText>
              </w:r>
              <w:r w:rsidR="00EA74F3" w:rsidDel="00A754DD">
                <w:delText xml:space="preserve">on the job </w:delText>
              </w:r>
              <w:r w:rsidR="003D723E" w:rsidRPr="003D723E" w:rsidDel="00A754DD">
                <w:delText xml:space="preserve">fulfilling workplace requirements (these shifts may include normal rotations into and out of the relevant </w:delText>
              </w:r>
              <w:r w:rsidDel="00A754DD">
                <w:delText xml:space="preserve">work </w:delText>
              </w:r>
              <w:r w:rsidR="003D723E" w:rsidDel="00A754DD">
                <w:delText>task</w:delText>
              </w:r>
              <w:r w:rsidR="003D723E" w:rsidRPr="003D723E" w:rsidDel="00A754DD">
                <w:delText>).</w:delText>
              </w:r>
            </w:del>
          </w:p>
          <w:p w14:paraId="3C2B2694" w14:textId="3FEB01E4" w:rsidR="003D723E" w:rsidRPr="003D723E" w:rsidDel="00A754DD" w:rsidRDefault="003D723E" w:rsidP="003D723E">
            <w:pPr>
              <w:pStyle w:val="SIText"/>
              <w:rPr>
                <w:del w:id="74" w:author="Jenni Oldfield" w:date="2025-10-07T15:59:00Z" w16du:dateUtc="2025-10-07T04:59:00Z"/>
                <w:b/>
                <w:bCs/>
              </w:rPr>
            </w:pPr>
            <w:del w:id="75" w:author="Jenni Oldfield" w:date="2025-10-07T15:59:00Z" w16du:dateUtc="2025-10-07T04:59:00Z">
              <w:r w:rsidDel="00A754DD">
                <w:rPr>
                  <w:b/>
                  <w:bCs/>
                </w:rPr>
                <w:delText>In l</w:delText>
              </w:r>
              <w:r w:rsidRPr="003D723E" w:rsidDel="00A754DD">
                <w:rPr>
                  <w:b/>
                  <w:bCs/>
                </w:rPr>
                <w:delText xml:space="preserve">arger </w:delText>
              </w:r>
              <w:r w:rsidDel="00A754DD">
                <w:rPr>
                  <w:b/>
                  <w:bCs/>
                </w:rPr>
                <w:delText>meat processing premises</w:delText>
              </w:r>
            </w:del>
          </w:p>
          <w:p w14:paraId="5E73D8E6" w14:textId="68B20B8C" w:rsidR="003D723E" w:rsidRPr="003D723E" w:rsidDel="007A1C54" w:rsidRDefault="003D723E" w:rsidP="003D723E">
            <w:pPr>
              <w:pStyle w:val="SIText"/>
              <w:rPr>
                <w:del w:id="76" w:author="Jenni Oldfield" w:date="2025-10-07T15:58:00Z" w16du:dateUtc="2025-10-07T04:58:00Z"/>
              </w:rPr>
            </w:pPr>
            <w:del w:id="77" w:author="Jenni Oldfield" w:date="2025-10-07T15:58:00Z" w16du:dateUtc="2025-10-07T04:58:00Z">
              <w:r w:rsidRPr="003D723E" w:rsidDel="007A1C54">
                <w:delText>For large stock</w:delText>
              </w:r>
              <w:r w:rsidR="00780519" w:rsidDel="007A1C54">
                <w:delText>,</w:delText>
              </w:r>
              <w:r w:rsidRPr="003D723E" w:rsidDel="007A1C54">
                <w:delText xml:space="preserve"> an assessor </w:delText>
              </w:r>
              <w:r w:rsidDel="007A1C54">
                <w:delText>must</w:delText>
              </w:r>
              <w:r w:rsidRPr="003D723E" w:rsidDel="007A1C54">
                <w:delText xml:space="preserve"> observe the </w:delText>
              </w:r>
              <w:r w:rsidDel="007A1C54">
                <w:delText>individual</w:delText>
              </w:r>
              <w:r w:rsidRPr="003D723E" w:rsidDel="007A1C54">
                <w:delText xml:space="preserve"> working on a minimum of </w:delText>
              </w:r>
              <w:r w:rsidR="00051663" w:rsidDel="007A1C54">
                <w:delText>four</w:delText>
              </w:r>
              <w:r w:rsidRPr="003D723E" w:rsidDel="007A1C54">
                <w:delText xml:space="preserve"> carcases or </w:delText>
              </w:r>
              <w:r w:rsidDel="007A1C54">
                <w:delText xml:space="preserve">for </w:delText>
              </w:r>
              <w:r w:rsidRPr="003D723E" w:rsidDel="007A1C54">
                <w:delText>15</w:delText>
              </w:r>
              <w:r w:rsidDel="007A1C54">
                <w:delText xml:space="preserve"> </w:delText>
              </w:r>
              <w:r w:rsidRPr="003D723E" w:rsidDel="007A1C54">
                <w:delText>min</w:delText>
              </w:r>
              <w:r w:rsidDel="007A1C54">
                <w:delText>utes,</w:delText>
              </w:r>
              <w:r w:rsidRPr="003D723E" w:rsidDel="007A1C54">
                <w:delText xml:space="preserve"> whichever comes first.</w:delText>
              </w:r>
            </w:del>
          </w:p>
          <w:p w14:paraId="1D54E74B" w14:textId="0A020529" w:rsidR="003D723E" w:rsidRPr="003D723E" w:rsidDel="007A1C54" w:rsidRDefault="003D723E" w:rsidP="003D723E">
            <w:pPr>
              <w:pStyle w:val="SIText"/>
              <w:rPr>
                <w:del w:id="78" w:author="Jenni Oldfield" w:date="2025-10-07T15:58:00Z" w16du:dateUtc="2025-10-07T04:58:00Z"/>
              </w:rPr>
            </w:pPr>
            <w:del w:id="79" w:author="Jenni Oldfield" w:date="2025-10-07T15:58:00Z" w16du:dateUtc="2025-10-07T04:58:00Z">
              <w:r w:rsidRPr="003D723E" w:rsidDel="007A1C54">
                <w:delText>For small stock</w:delText>
              </w:r>
              <w:r w:rsidR="00780519" w:rsidDel="007A1C54">
                <w:delText>,</w:delText>
              </w:r>
              <w:r w:rsidRPr="003D723E" w:rsidDel="007A1C54">
                <w:delText xml:space="preserve"> an assessor </w:delText>
              </w:r>
              <w:r w:rsidR="00C92235" w:rsidDel="007A1C54">
                <w:delText>must</w:delText>
              </w:r>
              <w:r w:rsidRPr="003D723E" w:rsidDel="007A1C54">
                <w:delText xml:space="preserve"> observe the </w:delText>
              </w:r>
              <w:r w:rsidR="00C92235" w:rsidDel="007A1C54">
                <w:delText>individual</w:delText>
              </w:r>
              <w:r w:rsidRPr="003D723E" w:rsidDel="007A1C54">
                <w:delText xml:space="preserve"> working on a minimum of 100 carcases or </w:delText>
              </w:r>
              <w:r w:rsidR="00BE328A" w:rsidDel="007A1C54">
                <w:delText xml:space="preserve">for </w:delText>
              </w:r>
              <w:r w:rsidRPr="003D723E" w:rsidDel="007A1C54">
                <w:delText>15 minutes</w:delText>
              </w:r>
              <w:r w:rsidDel="007A1C54">
                <w:delText>,</w:delText>
              </w:r>
              <w:r w:rsidRPr="003D723E" w:rsidDel="007A1C54">
                <w:delText xml:space="preserve"> whichever comes first.</w:delText>
              </w:r>
            </w:del>
          </w:p>
          <w:p w14:paraId="01767F44" w14:textId="475AC205" w:rsidR="003D723E" w:rsidRDefault="00BE328A" w:rsidP="00547606">
            <w:pPr>
              <w:pStyle w:val="SIText"/>
            </w:pPr>
            <w:r>
              <w:t>There must also be</w:t>
            </w:r>
            <w:r w:rsidR="003D723E" w:rsidRPr="003D723E">
              <w:t xml:space="preserve"> evidence that the </w:t>
            </w:r>
            <w:r w:rsidR="003D723E">
              <w:t>individual</w:t>
            </w:r>
            <w:r w:rsidR="003D723E" w:rsidRPr="003D723E">
              <w:t xml:space="preserve"> has completed </w:t>
            </w:r>
            <w:r w:rsidR="00051663">
              <w:t>two</w:t>
            </w:r>
            <w:r w:rsidR="003D723E" w:rsidRPr="003D723E">
              <w:t xml:space="preserve"> shifts </w:t>
            </w:r>
            <w:r w:rsidR="00EA74F3">
              <w:t>on the job</w:t>
            </w:r>
            <w:r w:rsidR="003D723E" w:rsidRPr="003D723E">
              <w:t xml:space="preserve"> fulfilling workplace requirements (these shifts may include normal rotations into and out of the relevant </w:t>
            </w:r>
            <w:r>
              <w:t xml:space="preserve">work </w:t>
            </w:r>
            <w:r w:rsidR="003D723E">
              <w:t>task</w:t>
            </w:r>
            <w:r w:rsidR="003D723E" w:rsidRPr="003D723E">
              <w:t>).</w:t>
            </w:r>
          </w:p>
          <w:p w14:paraId="29B2C4B4" w14:textId="652E20CD" w:rsidR="009D70FC" w:rsidRPr="003F449E" w:rsidRDefault="009D70FC" w:rsidP="009D70F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A30F34C" w:rsidR="009D70FC" w:rsidRDefault="009D70FC" w:rsidP="009D70F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4951758" w14:textId="44961AB1" w:rsidR="009D70FC" w:rsidRDefault="009D70FC" w:rsidP="0036190F">
            <w:pPr>
              <w:pStyle w:val="SIBulletList1"/>
            </w:pPr>
            <w:r>
              <w:t>workplace requirements for trimming forequarter</w:t>
            </w:r>
            <w:r w:rsidR="00397FF3">
              <w:t>s</w:t>
            </w:r>
            <w:r>
              <w:t xml:space="preserve"> </w:t>
            </w:r>
          </w:p>
          <w:p w14:paraId="4D7EF950" w14:textId="24258EEA" w:rsidR="00E9654E" w:rsidRDefault="00E9654E" w:rsidP="00C96AB0">
            <w:pPr>
              <w:pStyle w:val="SIBulletList1"/>
              <w:ind w:left="357" w:hanging="357"/>
            </w:pPr>
            <w:r>
              <w:t xml:space="preserve">specification for trimming forequarter, such as the </w:t>
            </w:r>
            <w:r w:rsidRPr="00AC2156">
              <w:t>AUS</w:t>
            </w:r>
            <w:r w:rsidR="00DD6951">
              <w:t>-</w:t>
            </w:r>
            <w:r w:rsidRPr="00AC2156">
              <w:t>MEAT hot carcase tri</w:t>
            </w:r>
            <w:r>
              <w:t>m</w:t>
            </w:r>
          </w:p>
          <w:p w14:paraId="1F853B64" w14:textId="4608154A" w:rsidR="00700A22" w:rsidRDefault="00700A22" w:rsidP="0036190F">
            <w:pPr>
              <w:pStyle w:val="SIBulletList1"/>
            </w:pPr>
            <w:r>
              <w:t xml:space="preserve">steps involved in trimming to </w:t>
            </w:r>
            <w:r w:rsidR="00E66327">
              <w:t>work instruction</w:t>
            </w:r>
          </w:p>
          <w:p w14:paraId="4B47BB6B" w14:textId="6566B2F5" w:rsidR="001F175D" w:rsidRDefault="001F175D" w:rsidP="0036190F">
            <w:pPr>
              <w:pStyle w:val="SIBulletList1"/>
            </w:pPr>
            <w:r>
              <w:t xml:space="preserve">hygiene and </w:t>
            </w:r>
            <w:r w:rsidR="00DD4C97">
              <w:t>sanitation</w:t>
            </w:r>
            <w:r>
              <w:t xml:space="preserve"> requirements for trimming forequarter</w:t>
            </w:r>
          </w:p>
          <w:p w14:paraId="19EDE365" w14:textId="72CCC6DB" w:rsidR="001F175D" w:rsidRDefault="001F175D" w:rsidP="0036190F">
            <w:pPr>
              <w:pStyle w:val="SIBulletList1"/>
            </w:pPr>
            <w:r>
              <w:t xml:space="preserve">potential contamination that </w:t>
            </w:r>
            <w:r w:rsidR="001519BF">
              <w:t xml:space="preserve">can </w:t>
            </w:r>
            <w:r>
              <w:t xml:space="preserve">occur during </w:t>
            </w:r>
            <w:r w:rsidR="001519BF">
              <w:t>trimming</w:t>
            </w:r>
            <w:r w:rsidR="00780519">
              <w:t>,</w:t>
            </w:r>
            <w:r w:rsidR="001519BF">
              <w:t xml:space="preserve"> </w:t>
            </w:r>
            <w:r>
              <w:t xml:space="preserve">and how </w:t>
            </w:r>
            <w:r w:rsidR="001519BF" w:rsidRPr="009D70FC">
              <w:t>cross-contamination</w:t>
            </w:r>
            <w:r w:rsidR="001519BF">
              <w:t xml:space="preserve"> is</w:t>
            </w:r>
            <w:r w:rsidR="009D70FC" w:rsidRPr="009D70FC">
              <w:t xml:space="preserve"> avoid</w:t>
            </w:r>
            <w:r w:rsidR="001519BF">
              <w:t>ed</w:t>
            </w:r>
            <w:r w:rsidR="009D70FC" w:rsidRPr="009D70FC">
              <w:t xml:space="preserve"> </w:t>
            </w:r>
          </w:p>
          <w:p w14:paraId="5B91379E" w14:textId="77777777" w:rsidR="00766745" w:rsidRDefault="00766745" w:rsidP="0036190F">
            <w:pPr>
              <w:pStyle w:val="SIBulletList1"/>
            </w:pPr>
            <w:r>
              <w:t xml:space="preserve">correct disposal of trimmings </w:t>
            </w:r>
          </w:p>
          <w:p w14:paraId="2CCDFD46" w14:textId="1F38E460" w:rsidR="004D6F12" w:rsidRDefault="001F175D" w:rsidP="0036190F">
            <w:pPr>
              <w:pStyle w:val="SIBulletList1"/>
            </w:pPr>
            <w:r>
              <w:t xml:space="preserve">workplace health and safety </w:t>
            </w:r>
            <w:r w:rsidR="00F569F3">
              <w:t xml:space="preserve">hazards </w:t>
            </w:r>
            <w:r>
              <w:t>related to trimming forequarter</w:t>
            </w:r>
            <w:r w:rsidR="00780519">
              <w:t>,</w:t>
            </w:r>
            <w:r w:rsidR="00F569F3">
              <w:t xml:space="preserve"> and how the associated risks are controlled</w:t>
            </w:r>
            <w:r w:rsidR="009D70F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E927BF9" w14:textId="77777777" w:rsidR="001F175D" w:rsidRDefault="001F175D" w:rsidP="001F17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4AAFB16" w14:textId="77777777" w:rsidR="001F175D" w:rsidRPr="00095527" w:rsidRDefault="001F175D" w:rsidP="0036190F">
            <w:pPr>
              <w:pStyle w:val="SIBulletList1"/>
            </w:pPr>
            <w:r w:rsidRPr="00095527">
              <w:t>physical conditions:</w:t>
            </w:r>
          </w:p>
          <w:p w14:paraId="46D32751" w14:textId="68436C5E" w:rsidR="001F175D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skills must be demonstrated</w:t>
            </w:r>
            <w:r w:rsidR="0049734F" w:rsidRPr="009D513F">
              <w:rPr>
                <w:i/>
                <w:iCs/>
              </w:rPr>
              <w:t xml:space="preserve"> in</w:t>
            </w:r>
            <w:r w:rsidRPr="009D513F">
              <w:rPr>
                <w:i/>
                <w:iCs/>
              </w:rPr>
              <w:t xml:space="preserve"> a meat processing </w:t>
            </w:r>
            <w:r w:rsidR="009D70FC" w:rsidRPr="009D513F">
              <w:rPr>
                <w:i/>
                <w:iCs/>
              </w:rPr>
              <w:t xml:space="preserve">premises </w:t>
            </w:r>
            <w:r w:rsidRPr="009D513F">
              <w:rPr>
                <w:i/>
                <w:iCs/>
              </w:rPr>
              <w:t xml:space="preserve">at </w:t>
            </w:r>
            <w:r w:rsidR="000F6312" w:rsidRPr="009D513F">
              <w:rPr>
                <w:i/>
                <w:iCs/>
              </w:rPr>
              <w:t xml:space="preserve">workplace </w:t>
            </w:r>
            <w:r w:rsidRPr="009D513F">
              <w:rPr>
                <w:i/>
                <w:iCs/>
              </w:rPr>
              <w:t xml:space="preserve">production speed </w:t>
            </w:r>
          </w:p>
          <w:p w14:paraId="542C91FA" w14:textId="42F186F4" w:rsidR="001F175D" w:rsidRPr="00095527" w:rsidRDefault="001F175D" w:rsidP="0036190F">
            <w:pPr>
              <w:pStyle w:val="SIBulletList1"/>
            </w:pPr>
            <w:r w:rsidRPr="00095527">
              <w:t>resources, equipment and materials:</w:t>
            </w:r>
          </w:p>
          <w:p w14:paraId="4CE8F950" w14:textId="1E153130" w:rsidR="001F175D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personal protective equipment</w:t>
            </w:r>
            <w:r w:rsidR="000D580C" w:rsidRPr="009D513F">
              <w:rPr>
                <w:i/>
                <w:iCs/>
              </w:rPr>
              <w:t xml:space="preserve"> </w:t>
            </w:r>
          </w:p>
          <w:p w14:paraId="20B15592" w14:textId="406BC5E3" w:rsidR="001F175D" w:rsidRDefault="008E0E8F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forequarter</w:t>
            </w:r>
            <w:r w:rsidR="000F6312" w:rsidRPr="009D513F">
              <w:rPr>
                <w:i/>
                <w:iCs/>
              </w:rPr>
              <w:t>s</w:t>
            </w:r>
            <w:r w:rsidR="001F175D" w:rsidRPr="009D513F">
              <w:rPr>
                <w:i/>
                <w:iCs/>
              </w:rPr>
              <w:t xml:space="preserve"> for trimming</w:t>
            </w:r>
          </w:p>
          <w:p w14:paraId="20C94756" w14:textId="5768CD01" w:rsidR="00AC2156" w:rsidRPr="009D513F" w:rsidRDefault="00AC2156" w:rsidP="0036190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sharp knife, pouch, steriliser and</w:t>
            </w:r>
            <w:r w:rsidR="00780519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where required, trimming hook</w:t>
            </w:r>
          </w:p>
          <w:p w14:paraId="4E2C7DE8" w14:textId="77777777" w:rsidR="001F175D" w:rsidRPr="00095527" w:rsidRDefault="001F175D" w:rsidP="0036190F">
            <w:pPr>
              <w:pStyle w:val="SIBulletList1"/>
            </w:pPr>
            <w:r w:rsidRPr="00095527">
              <w:t>specifications:</w:t>
            </w:r>
          </w:p>
          <w:p w14:paraId="7EBA7A91" w14:textId="2E0CBCB4" w:rsidR="00F30D01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task-related documents</w:t>
            </w:r>
          </w:p>
          <w:p w14:paraId="3BCB330A" w14:textId="01936FC2" w:rsidR="00F30D01" w:rsidRDefault="00B252D2" w:rsidP="0036190F">
            <w:pPr>
              <w:pStyle w:val="SIBulletList1"/>
            </w:pPr>
            <w:r>
              <w:t>personnel</w:t>
            </w:r>
            <w:r w:rsidR="00F30D01">
              <w:t>:</w:t>
            </w:r>
          </w:p>
          <w:p w14:paraId="1BE70C25" w14:textId="41BD08AA" w:rsidR="001F175D" w:rsidRPr="009D513F" w:rsidRDefault="00AC2156" w:rsidP="0036190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252D2" w:rsidRPr="009D513F">
              <w:rPr>
                <w:i/>
                <w:iCs/>
              </w:rPr>
              <w:t xml:space="preserve">workplace </w:t>
            </w:r>
            <w:r w:rsidR="00F30D01" w:rsidRPr="009D513F">
              <w:rPr>
                <w:i/>
                <w:iCs/>
              </w:rPr>
              <w:t>supervisor</w:t>
            </w:r>
            <w:r w:rsidR="00B252D2" w:rsidRPr="009D513F">
              <w:rPr>
                <w:i/>
                <w:iCs/>
              </w:rPr>
              <w:t xml:space="preserve"> or mentor</w:t>
            </w:r>
            <w:r w:rsidR="001F175D" w:rsidRPr="009D513F">
              <w:rPr>
                <w:i/>
                <w:iCs/>
              </w:rPr>
              <w:t>.</w:t>
            </w:r>
          </w:p>
          <w:p w14:paraId="09C99946" w14:textId="48A5EE48" w:rsidR="001F175D" w:rsidRDefault="001F175D" w:rsidP="001F175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21826EF" w14:textId="77777777" w:rsidR="00CD3DE8" w:rsidRDefault="001F175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6A7DE3D" w14:textId="77777777" w:rsidR="009D70FC" w:rsidRPr="002169F5" w:rsidRDefault="009D70FC" w:rsidP="009D70F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105A6D9" w:rsidR="009D70FC" w:rsidRDefault="009D70FC" w:rsidP="009D70FC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FEC5CA3" w:rsidR="00CD3DE8" w:rsidRDefault="00780519" w:rsidP="00456AA0">
            <w:pPr>
              <w:pStyle w:val="SIText"/>
            </w:pPr>
            <w:r w:rsidRPr="00780519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05165" w14:textId="77777777" w:rsidR="00C627FA" w:rsidRDefault="00C627FA" w:rsidP="00A31F58">
      <w:pPr>
        <w:spacing w:after="0" w:line="240" w:lineRule="auto"/>
      </w:pPr>
      <w:r>
        <w:separator/>
      </w:r>
    </w:p>
  </w:endnote>
  <w:endnote w:type="continuationSeparator" w:id="0">
    <w:p w14:paraId="25021E16" w14:textId="77777777" w:rsidR="00C627FA" w:rsidRDefault="00C627F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05648" w14:textId="77777777" w:rsidR="00C627FA" w:rsidRDefault="00C627FA" w:rsidP="00A31F58">
      <w:pPr>
        <w:spacing w:after="0" w:line="240" w:lineRule="auto"/>
      </w:pPr>
      <w:r>
        <w:separator/>
      </w:r>
    </w:p>
  </w:footnote>
  <w:footnote w:type="continuationSeparator" w:id="0">
    <w:p w14:paraId="26CD3749" w14:textId="77777777" w:rsidR="00C627FA" w:rsidRDefault="00C627F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9AAA7D1" w:rsidR="002036DD" w:rsidRDefault="00BF771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D1E33" w:rsidRPr="00CD1E33">
          <w:rPr>
            <w:rFonts w:eastAsia="Times New Roman" w:cstheme="minorHAnsi"/>
            <w:color w:val="213430"/>
            <w:lang w:eastAsia="en-AU"/>
          </w:rPr>
          <w:t xml:space="preserve"> </w:t>
        </w:r>
        <w:r w:rsidR="00B252D2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B252D2">
          <w:rPr>
            <w:rFonts w:eastAsia="Times New Roman" w:cstheme="minorHAnsi"/>
            <w:color w:val="213430"/>
            <w:lang w:eastAsia="en-AU"/>
          </w:rPr>
          <w:t>CRP2</w:t>
        </w:r>
        <w:r w:rsidR="004418D6">
          <w:rPr>
            <w:rFonts w:eastAsia="Times New Roman" w:cstheme="minorHAnsi"/>
            <w:color w:val="213430"/>
            <w:lang w:eastAsia="en-AU"/>
          </w:rPr>
          <w:t>13</w:t>
        </w:r>
        <w:r w:rsidR="00B252D2">
          <w:rPr>
            <w:rFonts w:eastAsia="Times New Roman" w:cstheme="minorHAnsi"/>
            <w:color w:val="213430"/>
            <w:lang w:eastAsia="en-AU"/>
          </w:rPr>
          <w:t xml:space="preserve"> </w:t>
        </w:r>
        <w:r w:rsidR="005B1EDA" w:rsidRPr="005B1EDA">
          <w:t xml:space="preserve">Trim forequarter to </w:t>
        </w:r>
        <w:r w:rsidR="009D70FC">
          <w:t>specification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C34CF"/>
    <w:multiLevelType w:val="hybridMultilevel"/>
    <w:tmpl w:val="54F815DA"/>
    <w:lvl w:ilvl="0" w:tplc="9FDC5292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644B8">
      <w:start w:val="1"/>
      <w:numFmt w:val="bullet"/>
      <w:pStyle w:val="Secondarydotpoin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AF54CAFA"/>
    <w:lvl w:ilvl="0" w:tplc="876E3200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472068411">
    <w:abstractNumId w:val="1"/>
  </w:num>
  <w:num w:numId="3" w16cid:durableId="14112380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3788"/>
    <w:rsid w:val="000174A4"/>
    <w:rsid w:val="0002319B"/>
    <w:rsid w:val="00025A19"/>
    <w:rsid w:val="00031E54"/>
    <w:rsid w:val="00034662"/>
    <w:rsid w:val="00034AD5"/>
    <w:rsid w:val="00051663"/>
    <w:rsid w:val="00055F8D"/>
    <w:rsid w:val="00063C4E"/>
    <w:rsid w:val="0006755A"/>
    <w:rsid w:val="000726D9"/>
    <w:rsid w:val="000767CE"/>
    <w:rsid w:val="00093962"/>
    <w:rsid w:val="000A3C05"/>
    <w:rsid w:val="000A5A20"/>
    <w:rsid w:val="000C0F2A"/>
    <w:rsid w:val="000C142C"/>
    <w:rsid w:val="000C1E3D"/>
    <w:rsid w:val="000C2D63"/>
    <w:rsid w:val="000C695D"/>
    <w:rsid w:val="000D135F"/>
    <w:rsid w:val="000D2541"/>
    <w:rsid w:val="000D580C"/>
    <w:rsid w:val="000D7106"/>
    <w:rsid w:val="000F58FA"/>
    <w:rsid w:val="000F6312"/>
    <w:rsid w:val="001229A8"/>
    <w:rsid w:val="00126186"/>
    <w:rsid w:val="00130380"/>
    <w:rsid w:val="00145CA6"/>
    <w:rsid w:val="001519BF"/>
    <w:rsid w:val="00165A1B"/>
    <w:rsid w:val="00181EB8"/>
    <w:rsid w:val="0018209D"/>
    <w:rsid w:val="0018245B"/>
    <w:rsid w:val="00191B2B"/>
    <w:rsid w:val="001B320C"/>
    <w:rsid w:val="001D04FC"/>
    <w:rsid w:val="001D2CAE"/>
    <w:rsid w:val="001D574C"/>
    <w:rsid w:val="001E1B90"/>
    <w:rsid w:val="001F15A4"/>
    <w:rsid w:val="001F175D"/>
    <w:rsid w:val="002036DD"/>
    <w:rsid w:val="002269B6"/>
    <w:rsid w:val="00230DC3"/>
    <w:rsid w:val="00241F8D"/>
    <w:rsid w:val="00243D66"/>
    <w:rsid w:val="00245AF9"/>
    <w:rsid w:val="00252B64"/>
    <w:rsid w:val="002536CE"/>
    <w:rsid w:val="00275B06"/>
    <w:rsid w:val="00282249"/>
    <w:rsid w:val="002941AB"/>
    <w:rsid w:val="002A4AF9"/>
    <w:rsid w:val="002B6FFD"/>
    <w:rsid w:val="002B779C"/>
    <w:rsid w:val="002C51A2"/>
    <w:rsid w:val="002D45DD"/>
    <w:rsid w:val="002D785C"/>
    <w:rsid w:val="00303F8C"/>
    <w:rsid w:val="00312099"/>
    <w:rsid w:val="00317931"/>
    <w:rsid w:val="00320155"/>
    <w:rsid w:val="00322BFA"/>
    <w:rsid w:val="003254F6"/>
    <w:rsid w:val="0032593C"/>
    <w:rsid w:val="00334CD5"/>
    <w:rsid w:val="0034240E"/>
    <w:rsid w:val="003426C5"/>
    <w:rsid w:val="00344C68"/>
    <w:rsid w:val="00345611"/>
    <w:rsid w:val="00354BED"/>
    <w:rsid w:val="003556ED"/>
    <w:rsid w:val="00357C5E"/>
    <w:rsid w:val="0036190F"/>
    <w:rsid w:val="00370A20"/>
    <w:rsid w:val="00383095"/>
    <w:rsid w:val="00386E33"/>
    <w:rsid w:val="00397FF3"/>
    <w:rsid w:val="003A3607"/>
    <w:rsid w:val="003A599B"/>
    <w:rsid w:val="003C2946"/>
    <w:rsid w:val="003D08B7"/>
    <w:rsid w:val="003D0C87"/>
    <w:rsid w:val="003D4BFD"/>
    <w:rsid w:val="003D723E"/>
    <w:rsid w:val="003E7009"/>
    <w:rsid w:val="003F426B"/>
    <w:rsid w:val="004011B0"/>
    <w:rsid w:val="004118DD"/>
    <w:rsid w:val="00422906"/>
    <w:rsid w:val="00424D8C"/>
    <w:rsid w:val="00427903"/>
    <w:rsid w:val="00430BA9"/>
    <w:rsid w:val="00436CCB"/>
    <w:rsid w:val="004418D6"/>
    <w:rsid w:val="00442C66"/>
    <w:rsid w:val="0044538D"/>
    <w:rsid w:val="0045053B"/>
    <w:rsid w:val="004523C2"/>
    <w:rsid w:val="00456AA0"/>
    <w:rsid w:val="00460E5D"/>
    <w:rsid w:val="004617A1"/>
    <w:rsid w:val="0046352E"/>
    <w:rsid w:val="00473049"/>
    <w:rsid w:val="00477395"/>
    <w:rsid w:val="004778D6"/>
    <w:rsid w:val="0049225C"/>
    <w:rsid w:val="004926D5"/>
    <w:rsid w:val="004961F9"/>
    <w:rsid w:val="0049734F"/>
    <w:rsid w:val="004A05F4"/>
    <w:rsid w:val="004B371C"/>
    <w:rsid w:val="004C6933"/>
    <w:rsid w:val="004C71D8"/>
    <w:rsid w:val="004D60F4"/>
    <w:rsid w:val="004D6F12"/>
    <w:rsid w:val="004D7A23"/>
    <w:rsid w:val="004F1592"/>
    <w:rsid w:val="004F166C"/>
    <w:rsid w:val="00500BE9"/>
    <w:rsid w:val="0051528F"/>
    <w:rsid w:val="00517713"/>
    <w:rsid w:val="005202FB"/>
    <w:rsid w:val="00530234"/>
    <w:rsid w:val="005366D2"/>
    <w:rsid w:val="00541992"/>
    <w:rsid w:val="00547606"/>
    <w:rsid w:val="00551887"/>
    <w:rsid w:val="00562437"/>
    <w:rsid w:val="00565971"/>
    <w:rsid w:val="00574B57"/>
    <w:rsid w:val="00584F93"/>
    <w:rsid w:val="005943AE"/>
    <w:rsid w:val="00597A8B"/>
    <w:rsid w:val="005A47E7"/>
    <w:rsid w:val="005B1EDA"/>
    <w:rsid w:val="005C6282"/>
    <w:rsid w:val="005E7C5F"/>
    <w:rsid w:val="005F6F7E"/>
    <w:rsid w:val="00600188"/>
    <w:rsid w:val="006163E3"/>
    <w:rsid w:val="00617041"/>
    <w:rsid w:val="00622060"/>
    <w:rsid w:val="006304FB"/>
    <w:rsid w:val="006435F2"/>
    <w:rsid w:val="00643F13"/>
    <w:rsid w:val="006474E2"/>
    <w:rsid w:val="00651010"/>
    <w:rsid w:val="00661634"/>
    <w:rsid w:val="00663B83"/>
    <w:rsid w:val="006774F0"/>
    <w:rsid w:val="00687A37"/>
    <w:rsid w:val="006949E1"/>
    <w:rsid w:val="006A4CBD"/>
    <w:rsid w:val="006D7504"/>
    <w:rsid w:val="006E1826"/>
    <w:rsid w:val="006F6C94"/>
    <w:rsid w:val="00700A22"/>
    <w:rsid w:val="007062B6"/>
    <w:rsid w:val="00711827"/>
    <w:rsid w:val="0071412A"/>
    <w:rsid w:val="00715042"/>
    <w:rsid w:val="00720FE4"/>
    <w:rsid w:val="007225D9"/>
    <w:rsid w:val="00725758"/>
    <w:rsid w:val="0073050A"/>
    <w:rsid w:val="0073329E"/>
    <w:rsid w:val="00752951"/>
    <w:rsid w:val="00766745"/>
    <w:rsid w:val="00780519"/>
    <w:rsid w:val="0078726A"/>
    <w:rsid w:val="00790F47"/>
    <w:rsid w:val="007913BF"/>
    <w:rsid w:val="00794107"/>
    <w:rsid w:val="007976AE"/>
    <w:rsid w:val="00797AF2"/>
    <w:rsid w:val="007A18FF"/>
    <w:rsid w:val="007A1B22"/>
    <w:rsid w:val="007A1C54"/>
    <w:rsid w:val="007A5DD5"/>
    <w:rsid w:val="007B3414"/>
    <w:rsid w:val="007C0101"/>
    <w:rsid w:val="007C1263"/>
    <w:rsid w:val="007C2D96"/>
    <w:rsid w:val="007C4C41"/>
    <w:rsid w:val="007D370B"/>
    <w:rsid w:val="007E2D79"/>
    <w:rsid w:val="007E6453"/>
    <w:rsid w:val="007E76B5"/>
    <w:rsid w:val="007F64D4"/>
    <w:rsid w:val="0080361B"/>
    <w:rsid w:val="00831440"/>
    <w:rsid w:val="00833178"/>
    <w:rsid w:val="00834C3B"/>
    <w:rsid w:val="00841715"/>
    <w:rsid w:val="00853FDA"/>
    <w:rsid w:val="00861368"/>
    <w:rsid w:val="00874912"/>
    <w:rsid w:val="00881257"/>
    <w:rsid w:val="008849D8"/>
    <w:rsid w:val="0088683C"/>
    <w:rsid w:val="008A0DAE"/>
    <w:rsid w:val="008B5356"/>
    <w:rsid w:val="008B7601"/>
    <w:rsid w:val="008E0E8F"/>
    <w:rsid w:val="008E60BD"/>
    <w:rsid w:val="008F022F"/>
    <w:rsid w:val="009035B3"/>
    <w:rsid w:val="009040DB"/>
    <w:rsid w:val="009053F6"/>
    <w:rsid w:val="009133F9"/>
    <w:rsid w:val="00914B8F"/>
    <w:rsid w:val="0091674B"/>
    <w:rsid w:val="0092621F"/>
    <w:rsid w:val="00936924"/>
    <w:rsid w:val="0094240E"/>
    <w:rsid w:val="00951B10"/>
    <w:rsid w:val="00955E16"/>
    <w:rsid w:val="00956058"/>
    <w:rsid w:val="0096322E"/>
    <w:rsid w:val="00980521"/>
    <w:rsid w:val="009979EE"/>
    <w:rsid w:val="009A00CE"/>
    <w:rsid w:val="009A7037"/>
    <w:rsid w:val="009B2D0A"/>
    <w:rsid w:val="009B3F2C"/>
    <w:rsid w:val="009C0027"/>
    <w:rsid w:val="009C10AE"/>
    <w:rsid w:val="009C467E"/>
    <w:rsid w:val="009D513F"/>
    <w:rsid w:val="009D70FC"/>
    <w:rsid w:val="009E0FD6"/>
    <w:rsid w:val="00A02ED1"/>
    <w:rsid w:val="00A13084"/>
    <w:rsid w:val="00A149ED"/>
    <w:rsid w:val="00A173C7"/>
    <w:rsid w:val="00A2515C"/>
    <w:rsid w:val="00A31F58"/>
    <w:rsid w:val="00A429DF"/>
    <w:rsid w:val="00A43589"/>
    <w:rsid w:val="00A6352D"/>
    <w:rsid w:val="00A711F2"/>
    <w:rsid w:val="00A74884"/>
    <w:rsid w:val="00A754DD"/>
    <w:rsid w:val="00A84830"/>
    <w:rsid w:val="00A92253"/>
    <w:rsid w:val="00A965FD"/>
    <w:rsid w:val="00AB45C0"/>
    <w:rsid w:val="00AC2156"/>
    <w:rsid w:val="00AC3944"/>
    <w:rsid w:val="00AC5D45"/>
    <w:rsid w:val="00AD3EFF"/>
    <w:rsid w:val="00AE4A97"/>
    <w:rsid w:val="00AF0CA8"/>
    <w:rsid w:val="00AF1960"/>
    <w:rsid w:val="00AF6FF0"/>
    <w:rsid w:val="00B03555"/>
    <w:rsid w:val="00B12287"/>
    <w:rsid w:val="00B17AA9"/>
    <w:rsid w:val="00B23BCE"/>
    <w:rsid w:val="00B252D2"/>
    <w:rsid w:val="00B25A4F"/>
    <w:rsid w:val="00B277AA"/>
    <w:rsid w:val="00B324C2"/>
    <w:rsid w:val="00B35146"/>
    <w:rsid w:val="00B37C0A"/>
    <w:rsid w:val="00B55FD2"/>
    <w:rsid w:val="00B6084E"/>
    <w:rsid w:val="00B654CA"/>
    <w:rsid w:val="00B6649F"/>
    <w:rsid w:val="00B744E7"/>
    <w:rsid w:val="00B76695"/>
    <w:rsid w:val="00B93720"/>
    <w:rsid w:val="00B9729C"/>
    <w:rsid w:val="00BA4DAB"/>
    <w:rsid w:val="00BA7A86"/>
    <w:rsid w:val="00BB6E0C"/>
    <w:rsid w:val="00BE328A"/>
    <w:rsid w:val="00BE46B2"/>
    <w:rsid w:val="00BE6877"/>
    <w:rsid w:val="00BF771B"/>
    <w:rsid w:val="00C0386E"/>
    <w:rsid w:val="00C07989"/>
    <w:rsid w:val="00C24C9B"/>
    <w:rsid w:val="00C36684"/>
    <w:rsid w:val="00C43F3C"/>
    <w:rsid w:val="00C465B3"/>
    <w:rsid w:val="00C5159E"/>
    <w:rsid w:val="00C627FA"/>
    <w:rsid w:val="00C63F4C"/>
    <w:rsid w:val="00C63F9B"/>
    <w:rsid w:val="00C65106"/>
    <w:rsid w:val="00C80EDB"/>
    <w:rsid w:val="00C84F98"/>
    <w:rsid w:val="00C84FBE"/>
    <w:rsid w:val="00C92235"/>
    <w:rsid w:val="00C960E6"/>
    <w:rsid w:val="00C96875"/>
    <w:rsid w:val="00C96AB0"/>
    <w:rsid w:val="00CA03E0"/>
    <w:rsid w:val="00CA16E9"/>
    <w:rsid w:val="00CA37A7"/>
    <w:rsid w:val="00CB136D"/>
    <w:rsid w:val="00CB1D22"/>
    <w:rsid w:val="00CB334A"/>
    <w:rsid w:val="00CB37E5"/>
    <w:rsid w:val="00CC037A"/>
    <w:rsid w:val="00CC181B"/>
    <w:rsid w:val="00CC3F77"/>
    <w:rsid w:val="00CC5C74"/>
    <w:rsid w:val="00CD1E33"/>
    <w:rsid w:val="00CD2975"/>
    <w:rsid w:val="00CD3DE8"/>
    <w:rsid w:val="00CE6439"/>
    <w:rsid w:val="00CF29BC"/>
    <w:rsid w:val="00CF6759"/>
    <w:rsid w:val="00D11241"/>
    <w:rsid w:val="00D1507B"/>
    <w:rsid w:val="00D26DCE"/>
    <w:rsid w:val="00D43A13"/>
    <w:rsid w:val="00D534BA"/>
    <w:rsid w:val="00D65421"/>
    <w:rsid w:val="00D65E4C"/>
    <w:rsid w:val="00D841E3"/>
    <w:rsid w:val="00D91902"/>
    <w:rsid w:val="00D9385D"/>
    <w:rsid w:val="00D94D21"/>
    <w:rsid w:val="00DA13E4"/>
    <w:rsid w:val="00DA35AA"/>
    <w:rsid w:val="00DB0531"/>
    <w:rsid w:val="00DB1384"/>
    <w:rsid w:val="00DD4C97"/>
    <w:rsid w:val="00DD620C"/>
    <w:rsid w:val="00DD6951"/>
    <w:rsid w:val="00DD799B"/>
    <w:rsid w:val="00DF335D"/>
    <w:rsid w:val="00E0688E"/>
    <w:rsid w:val="00E12424"/>
    <w:rsid w:val="00E138E9"/>
    <w:rsid w:val="00E15BC9"/>
    <w:rsid w:val="00E37DEC"/>
    <w:rsid w:val="00E4130D"/>
    <w:rsid w:val="00E47868"/>
    <w:rsid w:val="00E50FA5"/>
    <w:rsid w:val="00E54B60"/>
    <w:rsid w:val="00E5576D"/>
    <w:rsid w:val="00E651BF"/>
    <w:rsid w:val="00E66327"/>
    <w:rsid w:val="00E9654E"/>
    <w:rsid w:val="00E968F4"/>
    <w:rsid w:val="00EA74F3"/>
    <w:rsid w:val="00EB429F"/>
    <w:rsid w:val="00EB5207"/>
    <w:rsid w:val="00EB7BD5"/>
    <w:rsid w:val="00ED1034"/>
    <w:rsid w:val="00EE539E"/>
    <w:rsid w:val="00EF38D5"/>
    <w:rsid w:val="00F1749F"/>
    <w:rsid w:val="00F23102"/>
    <w:rsid w:val="00F30D01"/>
    <w:rsid w:val="00F32F93"/>
    <w:rsid w:val="00F35219"/>
    <w:rsid w:val="00F3546E"/>
    <w:rsid w:val="00F4120A"/>
    <w:rsid w:val="00F44DE0"/>
    <w:rsid w:val="00F4670D"/>
    <w:rsid w:val="00F569F3"/>
    <w:rsid w:val="00F6331B"/>
    <w:rsid w:val="00F647A0"/>
    <w:rsid w:val="00F71ABC"/>
    <w:rsid w:val="00F77A4F"/>
    <w:rsid w:val="00F87732"/>
    <w:rsid w:val="00F900CF"/>
    <w:rsid w:val="00F9402B"/>
    <w:rsid w:val="00F95DD9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36190F"/>
    <w:pPr>
      <w:numPr>
        <w:numId w:val="1"/>
      </w:numPr>
      <w:tabs>
        <w:tab w:val="left" w:pos="357"/>
      </w:tabs>
      <w:spacing w:after="0" w:line="240" w:lineRule="auto"/>
      <w:ind w:left="356" w:hanging="334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1E33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D70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70FC"/>
  </w:style>
  <w:style w:type="paragraph" w:customStyle="1" w:styleId="BodyTextBold">
    <w:name w:val="Body Text Bold"/>
    <w:basedOn w:val="BodyText"/>
    <w:qFormat/>
    <w:rsid w:val="009D70F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customStyle="1" w:styleId="DotpointsSI">
    <w:name w:val="Dot points SI"/>
    <w:basedOn w:val="Normal"/>
    <w:link w:val="DotpointsSIChar"/>
    <w:autoRedefine/>
    <w:qFormat/>
    <w:rsid w:val="00F6331B"/>
    <w:pPr>
      <w:numPr>
        <w:numId w:val="3"/>
      </w:numPr>
      <w:spacing w:after="120" w:line="276" w:lineRule="auto"/>
      <w:ind w:left="714" w:hanging="357"/>
      <w:contextualSpacing/>
    </w:pPr>
    <w:rPr>
      <w:rFonts w:ascii="Avenir Next LT Pro" w:hAnsi="Avenir Next LT Pro"/>
      <w:sz w:val="24"/>
      <w:szCs w:val="24"/>
    </w:rPr>
  </w:style>
  <w:style w:type="character" w:customStyle="1" w:styleId="DotpointsSIChar">
    <w:name w:val="Dot points SI Char"/>
    <w:basedOn w:val="DefaultParagraphFont"/>
    <w:link w:val="DotpointsSI"/>
    <w:rsid w:val="00F6331B"/>
    <w:rPr>
      <w:rFonts w:ascii="Avenir Next LT Pro" w:hAnsi="Avenir Next LT Pro"/>
      <w:sz w:val="24"/>
      <w:szCs w:val="24"/>
    </w:rPr>
  </w:style>
  <w:style w:type="paragraph" w:customStyle="1" w:styleId="Secondarydotpoint">
    <w:name w:val="Secondary dot point"/>
    <w:basedOn w:val="DotpointsSI"/>
    <w:qFormat/>
    <w:rsid w:val="00F6331B"/>
    <w:pPr>
      <w:numPr>
        <w:ilvl w:val="1"/>
      </w:numPr>
      <w:tabs>
        <w:tab w:val="num" w:pos="360"/>
      </w:tabs>
      <w:ind w:left="1434" w:hanging="357"/>
    </w:pPr>
  </w:style>
  <w:style w:type="character" w:customStyle="1" w:styleId="SIText-Italic">
    <w:name w:val="SI Text - Italic"/>
    <w:rsid w:val="00F6331B"/>
    <w:rPr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6F6CE-E6DB-4D59-B1A8-677B3D83D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62417-48C2-4198-9877-7C9DC04234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AD069B3-8606-4310-9497-342B5E8F4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962</Words>
  <Characters>6354</Characters>
  <Application>Microsoft Office Word</Application>
  <DocSecurity>0</DocSecurity>
  <Lines>211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83</cp:revision>
  <dcterms:created xsi:type="dcterms:W3CDTF">2023-11-14T22:04:00Z</dcterms:created>
  <dcterms:modified xsi:type="dcterms:W3CDTF">2025-11-12T22:54:00Z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